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30B94" w14:textId="77777777" w:rsidR="00F62012" w:rsidRDefault="00F62012" w:rsidP="00684232">
      <w:pPr>
        <w:spacing w:after="0" w:line="240" w:lineRule="auto"/>
      </w:pPr>
      <w:r>
        <w:separator/>
      </w:r>
    </w:p>
  </w:endnote>
  <w:endnote w:type="continuationSeparator" w:id="0">
    <w:p w14:paraId="66A183BD" w14:textId="77777777" w:rsidR="00F62012" w:rsidRDefault="00F62012" w:rsidP="0068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1B66" w14:textId="77777777" w:rsidR="00F62012" w:rsidRDefault="00F62012" w:rsidP="00684232">
      <w:pPr>
        <w:spacing w:after="0" w:line="240" w:lineRule="auto"/>
      </w:pPr>
      <w:r>
        <w:separator/>
      </w:r>
    </w:p>
  </w:footnote>
  <w:footnote w:type="continuationSeparator" w:id="0">
    <w:p w14:paraId="376374B9" w14:textId="77777777" w:rsidR="00F62012" w:rsidRDefault="00F62012" w:rsidP="00684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1DC6C" w14:textId="7073354C" w:rsidR="00684232" w:rsidRDefault="00000000">
    <w:pPr>
      <w:pStyle w:val="Nagwek"/>
    </w:pPr>
    <w:ins w:id="1" w:author="Kubicz Adam" w:date="2025-12-05T08:12:00Z" w16du:dateUtc="2025-12-05T07:12:00Z">
      <w:r>
        <w:rPr>
          <w:noProof/>
        </w:rPr>
        <w:pict w14:anchorId="0199483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171219" o:spid="_x0000_s1026" type="#_x0000_t136" style="position:absolute;margin-left:0;margin-top:0;width:714pt;height:72.75pt;rotation:315;z-index:-251655168;mso-position-horizontal:center;mso-position-horizontal-relative:margin;mso-position-vertical:center;mso-position-vertical-relative:margin" o:allowincell="f" fillcolor="#c00000" stroked="f">
            <v:fill opacity=".5"/>
            <v:textpath style="font-family:&quot;Calibri&quot;;font-size:60pt" string="WZÓR-Prosimy nie wypełniać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0B6E5" w14:textId="574D70FA" w:rsidR="00684232" w:rsidRPr="00A175EC" w:rsidRDefault="00000000">
    <w:pPr>
      <w:pStyle w:val="Nagwek"/>
      <w:jc w:val="right"/>
      <w:rPr>
        <w:rFonts w:ascii="Arial" w:hAnsi="Arial" w:cs="Arial"/>
        <w:rPrChange w:id="2" w:author="Kubicz Adam" w:date="2025-12-05T09:55:00Z" w16du:dateUtc="2025-12-05T08:55:00Z">
          <w:rPr/>
        </w:rPrChange>
      </w:rPr>
      <w:pPrChange w:id="3" w:author="Kubicz Adam" w:date="2025-12-05T09:55:00Z" w16du:dateUtc="2025-12-05T08:55:00Z">
        <w:pPr>
          <w:pStyle w:val="Nagwek"/>
        </w:pPr>
      </w:pPrChange>
    </w:pPr>
    <w:ins w:id="4" w:author="Kubicz Adam" w:date="2025-12-05T08:12:00Z" w16du:dateUtc="2025-12-05T07:12:00Z">
      <w:r w:rsidRPr="00AA3666">
        <w:rPr>
          <w:rFonts w:ascii="Arial" w:hAnsi="Arial" w:cs="Arial"/>
          <w:noProof/>
        </w:rPr>
        <w:pict w14:anchorId="66268FC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171220" o:spid="_x0000_s1027" type="#_x0000_t136" style="position:absolute;left:0;text-align:left;margin-left:0;margin-top:0;width:714pt;height:72.75pt;rotation:315;z-index:-251653120;mso-position-horizontal:center;mso-position-horizontal-relative:margin;mso-position-vertical:center;mso-position-vertical-relative:margin" o:allowincell="f" fillcolor="#c00000" stroked="f">
            <v:fill opacity=".5"/>
            <v:textpath style="font-family:&quot;Calibri&quot;;font-size:60pt" string="WZÓR-Prosimy nie wypełniać"/>
            <w10:wrap anchorx="margin" anchory="margin"/>
          </v:shape>
        </w:pict>
      </w:r>
    </w:ins>
    <w:ins w:id="5" w:author="Kubicz Adam" w:date="2025-12-05T09:55:00Z" w16du:dateUtc="2025-12-05T08:55:00Z">
      <w:r w:rsidR="00A175EC" w:rsidRPr="00A175EC">
        <w:rPr>
          <w:rFonts w:ascii="Arial" w:hAnsi="Arial" w:cs="Arial"/>
          <w:rPrChange w:id="6" w:author="Kubicz Adam" w:date="2025-12-05T09:55:00Z" w16du:dateUtc="2025-12-05T08:55:00Z">
            <w:rPr/>
          </w:rPrChange>
        </w:rPr>
        <w:t xml:space="preserve">Załącznik nr </w:t>
      </w:r>
    </w:ins>
    <w:ins w:id="7" w:author="Kubicz Adam" w:date="2025-12-08T13:49:00Z" w16du:dateUtc="2025-12-08T12:49:00Z">
      <w:r w:rsidR="00C3798C">
        <w:rPr>
          <w:rFonts w:ascii="Arial" w:hAnsi="Arial" w:cs="Arial"/>
        </w:rPr>
        <w:t>7</w:t>
      </w:r>
    </w:ins>
    <w:ins w:id="8" w:author="Kubicz Adam" w:date="2025-12-05T09:55:00Z" w16du:dateUtc="2025-12-05T08:55:00Z">
      <w:r w:rsidR="00A175EC" w:rsidRPr="00A175EC">
        <w:rPr>
          <w:rFonts w:ascii="Arial" w:hAnsi="Arial" w:cs="Arial"/>
          <w:rPrChange w:id="9" w:author="Kubicz Adam" w:date="2025-12-05T09:55:00Z" w16du:dateUtc="2025-12-05T08:55:00Z">
            <w:rPr/>
          </w:rPrChange>
        </w:rPr>
        <w:t>b do</w:t>
      </w:r>
    </w:ins>
    <w:ins w:id="10" w:author="Kubicz Adam" w:date="2025-12-08T12:49:00Z" w16du:dateUtc="2025-12-08T11:49:00Z">
      <w:r w:rsidR="00AA3666">
        <w:rPr>
          <w:rFonts w:ascii="Arial" w:hAnsi="Arial" w:cs="Arial"/>
        </w:rPr>
        <w:t xml:space="preserve"> 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6DBBA" w14:textId="2387F89F" w:rsidR="00684232" w:rsidRDefault="00000000">
    <w:pPr>
      <w:pStyle w:val="Nagwek"/>
    </w:pPr>
    <w:ins w:id="11" w:author="Kubicz Adam" w:date="2025-12-05T08:12:00Z" w16du:dateUtc="2025-12-05T07:12:00Z">
      <w:r>
        <w:rPr>
          <w:noProof/>
        </w:rPr>
        <w:pict w14:anchorId="5D01A79C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70171218" o:spid="_x0000_s1025" type="#_x0000_t136" style="position:absolute;margin-left:0;margin-top:0;width:714pt;height:72.75pt;rotation:315;z-index:-251657216;mso-position-horizontal:center;mso-position-horizontal-relative:margin;mso-position-vertical:center;mso-position-vertical-relative:margin" o:allowincell="f" fillcolor="#c00000" stroked="f">
            <v:fill opacity=".5"/>
            <v:textpath style="font-family:&quot;Calibri&quot;;font-size:60pt" string="WZÓR-Prosimy nie wypełniać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ubicz Adam">
    <w15:presenceInfo w15:providerId="AD" w15:userId="S::PLK023332@office.plk-sa.pl::b728a92d-a391-4c16-8122-93236a5fc5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6724F"/>
    <w:rsid w:val="003D00AE"/>
    <w:rsid w:val="004C1184"/>
    <w:rsid w:val="00570D5B"/>
    <w:rsid w:val="00580D71"/>
    <w:rsid w:val="005D2791"/>
    <w:rsid w:val="006332D8"/>
    <w:rsid w:val="00684232"/>
    <w:rsid w:val="006C50B0"/>
    <w:rsid w:val="007D1277"/>
    <w:rsid w:val="00872295"/>
    <w:rsid w:val="008B67C2"/>
    <w:rsid w:val="008E1D33"/>
    <w:rsid w:val="00907877"/>
    <w:rsid w:val="00934D68"/>
    <w:rsid w:val="00972B60"/>
    <w:rsid w:val="00983047"/>
    <w:rsid w:val="00992C0D"/>
    <w:rsid w:val="009C48B5"/>
    <w:rsid w:val="00A175EC"/>
    <w:rsid w:val="00AA3666"/>
    <w:rsid w:val="00B414D1"/>
    <w:rsid w:val="00BD5926"/>
    <w:rsid w:val="00C12A16"/>
    <w:rsid w:val="00C24194"/>
    <w:rsid w:val="00C3798C"/>
    <w:rsid w:val="00C92CA5"/>
    <w:rsid w:val="00CA6014"/>
    <w:rsid w:val="00D00BBD"/>
    <w:rsid w:val="00D16579"/>
    <w:rsid w:val="00D41BD7"/>
    <w:rsid w:val="00D50E6E"/>
    <w:rsid w:val="00E70115"/>
    <w:rsid w:val="00F6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8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232"/>
  </w:style>
  <w:style w:type="paragraph" w:styleId="Stopka">
    <w:name w:val="footer"/>
    <w:basedOn w:val="Normalny"/>
    <w:link w:val="StopkaZnak"/>
    <w:uiPriority w:val="99"/>
    <w:unhideWhenUsed/>
    <w:rsid w:val="0068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Kubicz Adam</cp:lastModifiedBy>
  <cp:revision>5</cp:revision>
  <dcterms:created xsi:type="dcterms:W3CDTF">2025-11-12T12:00:00Z</dcterms:created>
  <dcterms:modified xsi:type="dcterms:W3CDTF">2025-12-08T12:49:00Z</dcterms:modified>
</cp:coreProperties>
</file>